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91F6" w14:textId="77777777" w:rsidR="006F1491" w:rsidRDefault="006F1491" w:rsidP="00CB7FB6">
      <w:pPr>
        <w:spacing w:before="0" w:after="0"/>
      </w:pPr>
      <w:r>
        <w:separator/>
      </w:r>
    </w:p>
  </w:endnote>
  <w:endnote w:type="continuationSeparator" w:id="0">
    <w:p w14:paraId="5663129E" w14:textId="77777777" w:rsidR="006F1491" w:rsidRDefault="006F1491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CADBB" w14:textId="77777777" w:rsidR="006F1491" w:rsidRDefault="006F1491" w:rsidP="00CB7FB6">
      <w:pPr>
        <w:spacing w:before="0" w:after="0"/>
      </w:pPr>
      <w:r>
        <w:separator/>
      </w:r>
    </w:p>
  </w:footnote>
  <w:footnote w:type="continuationSeparator" w:id="0">
    <w:p w14:paraId="47168D87" w14:textId="77777777" w:rsidR="006F1491" w:rsidRDefault="006F1491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3F2C23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6F1491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2021-05-14T09:41:00Z</dcterms:created>
  <dcterms:modified xsi:type="dcterms:W3CDTF">2021-05-14T09:41:00Z</dcterms:modified>
</cp:coreProperties>
</file>